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5C81C9" w14:textId="77777777" w:rsidR="008F2341" w:rsidRDefault="008F2341" w:rsidP="008F2341">
      <w:pPr>
        <w:widowControl w:val="0"/>
        <w:autoSpaceDE w:val="0"/>
        <w:autoSpaceDN w:val="0"/>
        <w:adjustRightInd w:val="0"/>
        <w:jc w:val="center"/>
        <w:rPr>
          <w:b/>
          <w:sz w:val="28"/>
          <w:szCs w:val="28"/>
        </w:rPr>
      </w:pPr>
      <w:r>
        <w:rPr>
          <w:b/>
          <w:sz w:val="28"/>
          <w:szCs w:val="28"/>
        </w:rPr>
        <w:t>LOGO BRIEFING DOCUMENT</w:t>
      </w:r>
    </w:p>
    <w:p w14:paraId="04EBDE7B" w14:textId="77777777" w:rsidR="008F2341" w:rsidRDefault="008F2341" w:rsidP="008F2341">
      <w:pPr>
        <w:widowControl w:val="0"/>
        <w:autoSpaceDE w:val="0"/>
        <w:autoSpaceDN w:val="0"/>
        <w:adjustRightInd w:val="0"/>
        <w:rPr>
          <w:rFonts w:ascii="Arial" w:hAnsi="Arial" w:cs="Arial"/>
          <w:sz w:val="22"/>
          <w:szCs w:val="22"/>
        </w:rPr>
      </w:pPr>
    </w:p>
    <w:p w14:paraId="67C2BBDE" w14:textId="77777777" w:rsidR="008F2341" w:rsidRPr="008F2341" w:rsidRDefault="008F2341" w:rsidP="008F2341">
      <w:pPr>
        <w:widowControl w:val="0"/>
        <w:autoSpaceDE w:val="0"/>
        <w:autoSpaceDN w:val="0"/>
        <w:adjustRightInd w:val="0"/>
        <w:rPr>
          <w:rFonts w:asciiTheme="majorHAnsi" w:hAnsiTheme="majorHAnsi" w:cs="Arial"/>
          <w:sz w:val="22"/>
          <w:szCs w:val="22"/>
        </w:rPr>
      </w:pPr>
      <w:r w:rsidRPr="008F2341">
        <w:rPr>
          <w:rFonts w:asciiTheme="majorHAnsi" w:hAnsiTheme="majorHAnsi" w:cs="Arial"/>
          <w:sz w:val="22"/>
          <w:szCs w:val="22"/>
        </w:rPr>
        <w:t>Hello Designer Friend!  </w:t>
      </w:r>
    </w:p>
    <w:p w14:paraId="34AE33C7" w14:textId="77777777" w:rsidR="008F2341" w:rsidRPr="008F2341" w:rsidRDefault="008F2341" w:rsidP="008F2341">
      <w:pPr>
        <w:widowControl w:val="0"/>
        <w:autoSpaceDE w:val="0"/>
        <w:autoSpaceDN w:val="0"/>
        <w:adjustRightInd w:val="0"/>
        <w:rPr>
          <w:rFonts w:asciiTheme="majorHAnsi" w:hAnsiTheme="majorHAnsi" w:cs="Calibri"/>
          <w:sz w:val="22"/>
          <w:szCs w:val="22"/>
        </w:rPr>
      </w:pPr>
    </w:p>
    <w:p w14:paraId="1A052400" w14:textId="2CD696EE" w:rsidR="008F2341" w:rsidRPr="008F2341" w:rsidRDefault="008F2341" w:rsidP="008F2341">
      <w:pPr>
        <w:widowControl w:val="0"/>
        <w:autoSpaceDE w:val="0"/>
        <w:autoSpaceDN w:val="0"/>
        <w:adjustRightInd w:val="0"/>
        <w:rPr>
          <w:rFonts w:asciiTheme="majorHAnsi" w:hAnsiTheme="majorHAnsi" w:cs="Arial"/>
          <w:sz w:val="22"/>
          <w:szCs w:val="22"/>
        </w:rPr>
      </w:pPr>
      <w:r w:rsidRPr="008F2341">
        <w:rPr>
          <w:rFonts w:asciiTheme="majorHAnsi" w:hAnsiTheme="majorHAnsi" w:cs="Arial"/>
          <w:sz w:val="22"/>
          <w:szCs w:val="22"/>
        </w:rPr>
        <w:t xml:space="preserve">The Management Spirituality and Religion (MSR) interest group of the Academy of Management (AOM) would like to commission </w:t>
      </w:r>
      <w:r w:rsidR="00A71A58">
        <w:rPr>
          <w:rFonts w:asciiTheme="majorHAnsi" w:hAnsiTheme="majorHAnsi" w:cs="Arial"/>
          <w:sz w:val="22"/>
          <w:szCs w:val="22"/>
        </w:rPr>
        <w:t>the design of a logo.  MSR is a</w:t>
      </w:r>
      <w:r w:rsidRPr="008F2341">
        <w:rPr>
          <w:rFonts w:asciiTheme="majorHAnsi" w:hAnsiTheme="majorHAnsi" w:cs="Arial"/>
          <w:sz w:val="22"/>
          <w:szCs w:val="22"/>
        </w:rPr>
        <w:t xml:space="preserve"> sub-division (an interest group) within AOM, a professional association for educators that is intended to advance the philosophy of management (</w:t>
      </w:r>
      <w:hyperlink r:id="rId8" w:history="1">
        <w:r w:rsidRPr="008F2341">
          <w:rPr>
            <w:rFonts w:asciiTheme="majorHAnsi" w:hAnsiTheme="majorHAnsi" w:cs="Arial"/>
            <w:color w:val="0000E9"/>
            <w:sz w:val="22"/>
            <w:szCs w:val="22"/>
            <w:u w:val="single" w:color="0000E9"/>
          </w:rPr>
          <w:t>http://aom.org/About-AOM/History.aspx</w:t>
        </w:r>
      </w:hyperlink>
      <w:r w:rsidRPr="008F2341">
        <w:rPr>
          <w:rFonts w:asciiTheme="majorHAnsi" w:hAnsiTheme="majorHAnsi" w:cs="Arial"/>
          <w:sz w:val="22"/>
          <w:szCs w:val="22"/>
        </w:rPr>
        <w:t xml:space="preserve"> ). The MSR interest group was formed just over 15 years ago and has the following domain statement:</w:t>
      </w:r>
    </w:p>
    <w:p w14:paraId="5242CB25" w14:textId="77777777" w:rsidR="008F2341" w:rsidRPr="008F2341" w:rsidRDefault="008F2341" w:rsidP="008F2341">
      <w:pPr>
        <w:widowControl w:val="0"/>
        <w:autoSpaceDE w:val="0"/>
        <w:autoSpaceDN w:val="0"/>
        <w:adjustRightInd w:val="0"/>
        <w:rPr>
          <w:rFonts w:asciiTheme="majorHAnsi" w:hAnsiTheme="majorHAnsi" w:cs="Arial"/>
          <w:sz w:val="22"/>
          <w:szCs w:val="22"/>
        </w:rPr>
      </w:pPr>
      <w:r w:rsidRPr="008F2341">
        <w:rPr>
          <w:rFonts w:asciiTheme="majorHAnsi" w:hAnsiTheme="majorHAnsi" w:cs="Arial"/>
          <w:sz w:val="22"/>
          <w:szCs w:val="22"/>
        </w:rPr>
        <w:t> </w:t>
      </w:r>
      <w:bookmarkStart w:id="0" w:name="_GoBack"/>
      <w:bookmarkEnd w:id="0"/>
    </w:p>
    <w:p w14:paraId="67783EA7" w14:textId="3A8A15A5" w:rsidR="008F2341" w:rsidRPr="008F2341" w:rsidRDefault="008F2341" w:rsidP="008F2341">
      <w:pPr>
        <w:widowControl w:val="0"/>
        <w:autoSpaceDE w:val="0"/>
        <w:autoSpaceDN w:val="0"/>
        <w:adjustRightInd w:val="0"/>
        <w:rPr>
          <w:rFonts w:asciiTheme="majorHAnsi" w:hAnsiTheme="majorHAnsi" w:cs="Arial"/>
          <w:sz w:val="22"/>
          <w:szCs w:val="22"/>
        </w:rPr>
      </w:pPr>
      <w:r w:rsidRPr="008F2341">
        <w:rPr>
          <w:rFonts w:asciiTheme="majorHAnsi" w:hAnsiTheme="majorHAnsi" w:cs="Arial"/>
          <w:sz w:val="22"/>
          <w:szCs w:val="22"/>
        </w:rPr>
        <w:t>"MSR explores how spirituality and religion can influence organizational dynamics and affect management outcomes. In that regard, MSR is devoted to defining the relevance and impact of spirituality and religion in management, organizations and society. Major areas of study include theory building and empirical research around the issues of faith, spirituality and religion as they influence principles and practices in management. Important contributions have been made in MSR research to better understand the meaning of work, the impact of spirituality and spiritual leadership in the workplace</w:t>
      </w:r>
      <w:r w:rsidR="00A71A58">
        <w:rPr>
          <w:rFonts w:asciiTheme="majorHAnsi" w:hAnsiTheme="majorHAnsi" w:cs="Arial"/>
          <w:sz w:val="22"/>
          <w:szCs w:val="22"/>
        </w:rPr>
        <w:t>, the purpose of business, the e</w:t>
      </w:r>
      <w:r w:rsidRPr="008F2341">
        <w:rPr>
          <w:rFonts w:asciiTheme="majorHAnsi" w:hAnsiTheme="majorHAnsi" w:cs="Arial"/>
          <w:sz w:val="22"/>
          <w:szCs w:val="22"/>
        </w:rPr>
        <w:t>ffects of religious pluralism in the workplace, and the distinctive elements of individual religious and spiritual beliefs that cultivate inner awareness and promote wisdom for the common good."</w:t>
      </w:r>
      <w:r w:rsidRPr="008F2341">
        <w:rPr>
          <w:rFonts w:asciiTheme="majorHAnsi" w:hAnsiTheme="majorHAnsi" w:cs="Calibri"/>
          <w:i/>
          <w:iCs/>
          <w:sz w:val="22"/>
          <w:szCs w:val="22"/>
        </w:rPr>
        <w:t>(Original created December 1999; re-approved August 2000; revision approved May 2015)</w:t>
      </w:r>
    </w:p>
    <w:p w14:paraId="0B08824F" w14:textId="77777777" w:rsidR="008F2341" w:rsidRPr="008F2341" w:rsidRDefault="008F2341" w:rsidP="008F2341">
      <w:pPr>
        <w:widowControl w:val="0"/>
        <w:autoSpaceDE w:val="0"/>
        <w:autoSpaceDN w:val="0"/>
        <w:adjustRightInd w:val="0"/>
        <w:rPr>
          <w:rFonts w:asciiTheme="majorHAnsi" w:hAnsiTheme="majorHAnsi" w:cs="Arial"/>
          <w:sz w:val="22"/>
          <w:szCs w:val="22"/>
        </w:rPr>
      </w:pPr>
      <w:r w:rsidRPr="008F2341">
        <w:rPr>
          <w:rFonts w:asciiTheme="majorHAnsi" w:hAnsiTheme="majorHAnsi" w:cs="Arial"/>
          <w:sz w:val="22"/>
          <w:szCs w:val="22"/>
        </w:rPr>
        <w:t> </w:t>
      </w:r>
    </w:p>
    <w:p w14:paraId="607BCAEB" w14:textId="77777777" w:rsidR="008F2341" w:rsidRPr="008F2341" w:rsidRDefault="008F2341" w:rsidP="008F2341">
      <w:pPr>
        <w:widowControl w:val="0"/>
        <w:autoSpaceDE w:val="0"/>
        <w:autoSpaceDN w:val="0"/>
        <w:adjustRightInd w:val="0"/>
        <w:rPr>
          <w:rFonts w:asciiTheme="majorHAnsi" w:hAnsiTheme="majorHAnsi" w:cs="Calibri"/>
          <w:sz w:val="22"/>
          <w:szCs w:val="22"/>
        </w:rPr>
      </w:pPr>
      <w:r w:rsidRPr="008F2341">
        <w:rPr>
          <w:rFonts w:asciiTheme="majorHAnsi" w:hAnsiTheme="majorHAnsi" w:cs="Arial"/>
          <w:sz w:val="22"/>
          <w:szCs w:val="22"/>
        </w:rPr>
        <w:t>It is important to understand that MSR is not grounded in a specific religion or spirituality but rather that we are grounded in the STUDY of how these elements of humanity impact organizational life and the individual, group and whole system level. The following definitions may be helpful in understanding our domain (these indicative, not ultimate, definitions are based on the work of Lonergan, 1985, p. 16):</w:t>
      </w:r>
    </w:p>
    <w:p w14:paraId="08247862" w14:textId="77777777" w:rsidR="008F2341" w:rsidRPr="008F2341" w:rsidRDefault="008F2341" w:rsidP="008F2341">
      <w:pPr>
        <w:widowControl w:val="0"/>
        <w:numPr>
          <w:ilvl w:val="0"/>
          <w:numId w:val="2"/>
        </w:numPr>
        <w:tabs>
          <w:tab w:val="left" w:pos="220"/>
          <w:tab w:val="left" w:pos="720"/>
        </w:tabs>
        <w:autoSpaceDE w:val="0"/>
        <w:autoSpaceDN w:val="0"/>
        <w:adjustRightInd w:val="0"/>
        <w:ind w:hanging="720"/>
        <w:rPr>
          <w:rFonts w:asciiTheme="majorHAnsi" w:hAnsiTheme="majorHAnsi" w:cs="Calibri"/>
          <w:sz w:val="22"/>
          <w:szCs w:val="22"/>
        </w:rPr>
      </w:pPr>
      <w:r w:rsidRPr="008F2341">
        <w:rPr>
          <w:rFonts w:asciiTheme="majorHAnsi" w:hAnsiTheme="majorHAnsi" w:cs="Arial"/>
          <w:sz w:val="22"/>
          <w:szCs w:val="22"/>
        </w:rPr>
        <w:t> </w:t>
      </w:r>
      <w:r w:rsidRPr="008F2341">
        <w:rPr>
          <w:rFonts w:asciiTheme="majorHAnsi" w:hAnsiTheme="majorHAnsi" w:cs="Arial"/>
          <w:b/>
          <w:bCs/>
          <w:sz w:val="22"/>
          <w:szCs w:val="22"/>
        </w:rPr>
        <w:t>Spirituality</w:t>
      </w:r>
      <w:r w:rsidRPr="008F2341">
        <w:rPr>
          <w:rFonts w:asciiTheme="majorHAnsi" w:hAnsiTheme="majorHAnsi" w:cs="Arial"/>
          <w:sz w:val="22"/>
          <w:szCs w:val="22"/>
        </w:rPr>
        <w:t xml:space="preserve"> is </w:t>
      </w:r>
      <w:r w:rsidRPr="008F2341">
        <w:rPr>
          <w:rFonts w:asciiTheme="majorHAnsi" w:hAnsiTheme="majorHAnsi" w:cs="Arial"/>
          <w:sz w:val="22"/>
          <w:szCs w:val="22"/>
          <w:u w:val="single"/>
        </w:rPr>
        <w:t>the capacity of the human consciousness</w:t>
      </w:r>
      <w:r w:rsidRPr="008F2341">
        <w:rPr>
          <w:rFonts w:asciiTheme="majorHAnsi" w:hAnsiTheme="majorHAnsi" w:cs="Arial"/>
          <w:sz w:val="22"/>
          <w:szCs w:val="22"/>
        </w:rPr>
        <w:t xml:space="preserve"> to apprehend ultimate meaning and ultimate value symbolically (adapted from Lonergan, above).</w:t>
      </w:r>
    </w:p>
    <w:p w14:paraId="7A2B075D" w14:textId="77777777" w:rsidR="008F2341" w:rsidRPr="008F2341" w:rsidRDefault="008F2341" w:rsidP="008F2341">
      <w:pPr>
        <w:widowControl w:val="0"/>
        <w:numPr>
          <w:ilvl w:val="0"/>
          <w:numId w:val="2"/>
        </w:numPr>
        <w:tabs>
          <w:tab w:val="left" w:pos="220"/>
          <w:tab w:val="left" w:pos="720"/>
        </w:tabs>
        <w:autoSpaceDE w:val="0"/>
        <w:autoSpaceDN w:val="0"/>
        <w:adjustRightInd w:val="0"/>
        <w:ind w:hanging="720"/>
        <w:rPr>
          <w:rFonts w:asciiTheme="majorHAnsi" w:hAnsiTheme="majorHAnsi" w:cs="Calibri"/>
          <w:sz w:val="22"/>
          <w:szCs w:val="22"/>
        </w:rPr>
      </w:pPr>
      <w:r w:rsidRPr="008F2341">
        <w:rPr>
          <w:rFonts w:asciiTheme="majorHAnsi" w:hAnsiTheme="majorHAnsi" w:cs="Arial"/>
          <w:b/>
          <w:bCs/>
          <w:sz w:val="22"/>
          <w:szCs w:val="22"/>
        </w:rPr>
        <w:t>Religion</w:t>
      </w:r>
      <w:r w:rsidRPr="008F2341">
        <w:rPr>
          <w:rFonts w:asciiTheme="majorHAnsi" w:hAnsiTheme="majorHAnsi" w:cs="Arial"/>
          <w:sz w:val="22"/>
          <w:szCs w:val="22"/>
        </w:rPr>
        <w:t xml:space="preserve">: The </w:t>
      </w:r>
      <w:r w:rsidRPr="008F2341">
        <w:rPr>
          <w:rFonts w:asciiTheme="majorHAnsi" w:hAnsiTheme="majorHAnsi" w:cs="Arial"/>
          <w:sz w:val="22"/>
          <w:szCs w:val="22"/>
          <w:u w:val="single"/>
        </w:rPr>
        <w:t>institutional / historical manifestation of the capacity</w:t>
      </w:r>
      <w:r w:rsidRPr="008F2341">
        <w:rPr>
          <w:rFonts w:asciiTheme="majorHAnsi" w:hAnsiTheme="majorHAnsi" w:cs="Arial"/>
          <w:sz w:val="22"/>
          <w:szCs w:val="22"/>
        </w:rPr>
        <w:t xml:space="preserve"> of the human consciousness to apprehend ultimate meaning and ultimate value symbolically.</w:t>
      </w:r>
    </w:p>
    <w:p w14:paraId="5FC66ABA" w14:textId="77777777" w:rsidR="008F2341" w:rsidRPr="008F2341" w:rsidRDefault="008F2341" w:rsidP="008F2341">
      <w:pPr>
        <w:widowControl w:val="0"/>
        <w:autoSpaceDE w:val="0"/>
        <w:autoSpaceDN w:val="0"/>
        <w:adjustRightInd w:val="0"/>
        <w:rPr>
          <w:rFonts w:asciiTheme="majorHAnsi" w:hAnsiTheme="majorHAnsi" w:cs="Calibri"/>
          <w:sz w:val="22"/>
          <w:szCs w:val="22"/>
        </w:rPr>
      </w:pPr>
    </w:p>
    <w:p w14:paraId="59F949CB" w14:textId="77777777" w:rsidR="008F2341" w:rsidRPr="008F2341" w:rsidRDefault="008F2341" w:rsidP="008F2341">
      <w:pPr>
        <w:widowControl w:val="0"/>
        <w:autoSpaceDE w:val="0"/>
        <w:autoSpaceDN w:val="0"/>
        <w:adjustRightInd w:val="0"/>
        <w:rPr>
          <w:rFonts w:asciiTheme="majorHAnsi" w:hAnsiTheme="majorHAnsi" w:cs="Calibri"/>
          <w:sz w:val="22"/>
          <w:szCs w:val="22"/>
        </w:rPr>
      </w:pPr>
      <w:r w:rsidRPr="008F2341">
        <w:rPr>
          <w:rFonts w:asciiTheme="majorHAnsi" w:hAnsiTheme="majorHAnsi" w:cs="Calibri"/>
          <w:sz w:val="22"/>
          <w:szCs w:val="22"/>
        </w:rPr>
        <w:t>Below we have also enclosed two collections of words to flesh out your understanding of MSR: </w:t>
      </w:r>
    </w:p>
    <w:p w14:paraId="4B90E3FC" w14:textId="77777777" w:rsidR="008F2341" w:rsidRPr="008F2341" w:rsidRDefault="008F2341" w:rsidP="008F2341">
      <w:pPr>
        <w:widowControl w:val="0"/>
        <w:numPr>
          <w:ilvl w:val="0"/>
          <w:numId w:val="3"/>
        </w:numPr>
        <w:tabs>
          <w:tab w:val="left" w:pos="220"/>
          <w:tab w:val="left" w:pos="720"/>
        </w:tabs>
        <w:autoSpaceDE w:val="0"/>
        <w:autoSpaceDN w:val="0"/>
        <w:adjustRightInd w:val="0"/>
        <w:ind w:left="1440" w:hanging="720"/>
        <w:rPr>
          <w:rFonts w:asciiTheme="majorHAnsi" w:hAnsiTheme="majorHAnsi" w:cs="Calibri"/>
          <w:sz w:val="22"/>
          <w:szCs w:val="22"/>
        </w:rPr>
      </w:pPr>
      <w:r w:rsidRPr="008F2341">
        <w:rPr>
          <w:rFonts w:asciiTheme="majorHAnsi" w:hAnsiTheme="majorHAnsi" w:cs="Calibri"/>
          <w:sz w:val="22"/>
          <w:szCs w:val="22"/>
        </w:rPr>
        <w:t>A word cloud from the titles of the MSR Best Paper submissions, and</w:t>
      </w:r>
    </w:p>
    <w:p w14:paraId="10872253" w14:textId="77777777" w:rsidR="008F2341" w:rsidRPr="008F2341" w:rsidRDefault="008F2341" w:rsidP="008F2341">
      <w:pPr>
        <w:widowControl w:val="0"/>
        <w:numPr>
          <w:ilvl w:val="0"/>
          <w:numId w:val="3"/>
        </w:numPr>
        <w:tabs>
          <w:tab w:val="left" w:pos="220"/>
          <w:tab w:val="left" w:pos="720"/>
        </w:tabs>
        <w:autoSpaceDE w:val="0"/>
        <w:autoSpaceDN w:val="0"/>
        <w:adjustRightInd w:val="0"/>
        <w:ind w:left="1440" w:hanging="720"/>
        <w:rPr>
          <w:rFonts w:asciiTheme="majorHAnsi" w:hAnsiTheme="majorHAnsi" w:cs="Calibri"/>
          <w:sz w:val="22"/>
          <w:szCs w:val="22"/>
        </w:rPr>
      </w:pPr>
      <w:r w:rsidRPr="008F2341">
        <w:rPr>
          <w:rFonts w:asciiTheme="majorHAnsi" w:hAnsiTheme="majorHAnsi" w:cs="Calibri"/>
          <w:sz w:val="22"/>
          <w:szCs w:val="22"/>
        </w:rPr>
        <w:t>A list of keywords that are used to ‘focus’ paper submissions and reviewers</w:t>
      </w:r>
    </w:p>
    <w:p w14:paraId="2B3C9395" w14:textId="77777777" w:rsidR="008F2341" w:rsidRDefault="008F2341" w:rsidP="008F2341">
      <w:pPr>
        <w:widowControl w:val="0"/>
        <w:autoSpaceDE w:val="0"/>
        <w:autoSpaceDN w:val="0"/>
        <w:adjustRightInd w:val="0"/>
        <w:rPr>
          <w:rFonts w:asciiTheme="majorHAnsi" w:hAnsiTheme="majorHAnsi" w:cs="Calibri"/>
          <w:sz w:val="22"/>
          <w:szCs w:val="22"/>
        </w:rPr>
      </w:pPr>
    </w:p>
    <w:p w14:paraId="49E583AE" w14:textId="77777777" w:rsidR="006742D5" w:rsidRDefault="006742D5">
      <w:pPr>
        <w:rPr>
          <w:ins w:id="1" w:author="Stacie Chappell" w:date="2016-08-07T18:54:00Z"/>
          <w:rFonts w:asciiTheme="majorHAnsi" w:hAnsiTheme="majorHAnsi" w:cs="Calibri"/>
          <w:b/>
          <w:bCs/>
          <w:sz w:val="22"/>
          <w:szCs w:val="22"/>
        </w:rPr>
      </w:pPr>
      <w:ins w:id="2" w:author="Stacie Chappell" w:date="2016-08-07T18:54:00Z">
        <w:r>
          <w:rPr>
            <w:rFonts w:asciiTheme="majorHAnsi" w:hAnsiTheme="majorHAnsi" w:cs="Calibri"/>
            <w:b/>
            <w:bCs/>
            <w:sz w:val="22"/>
            <w:szCs w:val="22"/>
          </w:rPr>
          <w:br w:type="page"/>
        </w:r>
      </w:ins>
    </w:p>
    <w:p w14:paraId="2910E58D" w14:textId="77777777" w:rsidR="00254DBE" w:rsidRDefault="00254DBE" w:rsidP="00254DBE">
      <w:pPr>
        <w:pStyle w:val="Header"/>
        <w:jc w:val="center"/>
        <w:rPr>
          <w:b/>
          <w:sz w:val="28"/>
          <w:szCs w:val="28"/>
        </w:rPr>
      </w:pPr>
      <w:r>
        <w:rPr>
          <w:b/>
          <w:sz w:val="28"/>
          <w:szCs w:val="28"/>
        </w:rPr>
        <w:lastRenderedPageBreak/>
        <w:t>Word Cloud: MSR Best Paper Titles</w:t>
      </w:r>
    </w:p>
    <w:p w14:paraId="08431523" w14:textId="77777777" w:rsidR="00254DBE" w:rsidRDefault="00254DBE" w:rsidP="00254DBE">
      <w:pPr>
        <w:pStyle w:val="Header"/>
        <w:jc w:val="center"/>
        <w:rPr>
          <w:b/>
          <w:sz w:val="28"/>
          <w:szCs w:val="28"/>
        </w:rPr>
      </w:pPr>
    </w:p>
    <w:p w14:paraId="108E9B10" w14:textId="77777777" w:rsidR="00254DBE" w:rsidRDefault="00254DBE" w:rsidP="00254DBE">
      <w:pPr>
        <w:pStyle w:val="Header"/>
        <w:jc w:val="center"/>
        <w:rPr>
          <w:b/>
          <w:sz w:val="28"/>
          <w:szCs w:val="28"/>
        </w:rPr>
      </w:pPr>
    </w:p>
    <w:p w14:paraId="49DF62E5" w14:textId="77777777" w:rsidR="00254DBE" w:rsidRDefault="00254DBE" w:rsidP="00254DBE">
      <w:pPr>
        <w:pStyle w:val="Header"/>
        <w:jc w:val="center"/>
        <w:rPr>
          <w:b/>
          <w:sz w:val="28"/>
          <w:szCs w:val="28"/>
        </w:rPr>
      </w:pPr>
    </w:p>
    <w:p w14:paraId="19E1B9DE" w14:textId="77777777" w:rsidR="00254DBE" w:rsidRDefault="00254DBE" w:rsidP="00254DBE">
      <w:pPr>
        <w:pStyle w:val="Header"/>
        <w:jc w:val="center"/>
        <w:sectPr w:rsidR="00254DBE" w:rsidSect="00254DBE">
          <w:headerReference w:type="default" r:id="rId9"/>
          <w:pgSz w:w="12240" w:h="15840"/>
          <w:pgMar w:top="1440" w:right="1800" w:bottom="1440" w:left="1800" w:header="720" w:footer="720" w:gutter="0"/>
          <w:cols w:space="720"/>
          <w:docGrid w:linePitch="360"/>
        </w:sectPr>
      </w:pPr>
      <w:r>
        <w:rPr>
          <w:noProof/>
        </w:rPr>
        <w:drawing>
          <wp:inline distT="0" distB="0" distL="0" distR="0" wp14:anchorId="694D4C09" wp14:editId="556AF492">
            <wp:extent cx="5744633" cy="4960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5185" cy="4961255"/>
                    </a:xfrm>
                    <a:prstGeom prst="rect">
                      <a:avLst/>
                    </a:prstGeom>
                    <a:noFill/>
                    <a:ln>
                      <a:noFill/>
                    </a:ln>
                  </pic:spPr>
                </pic:pic>
              </a:graphicData>
            </a:graphic>
          </wp:inline>
        </w:drawing>
      </w:r>
    </w:p>
    <w:p w14:paraId="03A448DA" w14:textId="77777777" w:rsidR="00254DBE" w:rsidRDefault="00254DBE">
      <w:pPr>
        <w:rPr>
          <w:rFonts w:cs="Calibri"/>
          <w:b/>
          <w:sz w:val="22"/>
          <w:szCs w:val="22"/>
          <w:u w:val="single"/>
        </w:rPr>
      </w:pPr>
    </w:p>
    <w:p w14:paraId="508B8672" w14:textId="77777777" w:rsidR="00254DBE" w:rsidRDefault="00254DBE" w:rsidP="00254DBE">
      <w:pPr>
        <w:pStyle w:val="Header"/>
        <w:jc w:val="center"/>
        <w:rPr>
          <w:b/>
          <w:sz w:val="28"/>
          <w:szCs w:val="28"/>
        </w:rPr>
      </w:pPr>
      <w:r w:rsidRPr="00254DBE">
        <w:rPr>
          <w:b/>
          <w:sz w:val="28"/>
          <w:szCs w:val="28"/>
        </w:rPr>
        <w:t xml:space="preserve">Keywords &amp; Themes for </w:t>
      </w:r>
      <w:r>
        <w:rPr>
          <w:b/>
          <w:sz w:val="28"/>
          <w:szCs w:val="28"/>
        </w:rPr>
        <w:t>Reviewer Expertise</w:t>
      </w:r>
    </w:p>
    <w:p w14:paraId="13B1A68C" w14:textId="77777777" w:rsidR="00254DBE" w:rsidRDefault="00254DBE" w:rsidP="00254DBE">
      <w:pPr>
        <w:pStyle w:val="Header"/>
        <w:jc w:val="center"/>
        <w:sectPr w:rsidR="00254DBE" w:rsidSect="00254DBE">
          <w:headerReference w:type="default" r:id="rId11"/>
          <w:pgSz w:w="12240" w:h="15840"/>
          <w:pgMar w:top="1440" w:right="1800" w:bottom="1440" w:left="1800" w:header="720" w:footer="720" w:gutter="0"/>
          <w:cols w:space="720"/>
          <w:docGrid w:linePitch="360"/>
        </w:sectPr>
      </w:pPr>
    </w:p>
    <w:p w14:paraId="214F0840" w14:textId="77777777" w:rsidR="00254DBE" w:rsidRDefault="00254DBE" w:rsidP="00254DBE">
      <w:pPr>
        <w:widowControl w:val="0"/>
        <w:autoSpaceDE w:val="0"/>
        <w:autoSpaceDN w:val="0"/>
        <w:adjustRightInd w:val="0"/>
        <w:jc w:val="center"/>
        <w:rPr>
          <w:rFonts w:cs="Calibri"/>
          <w:b/>
          <w:sz w:val="22"/>
          <w:szCs w:val="22"/>
          <w:u w:val="single"/>
        </w:rPr>
      </w:pPr>
    </w:p>
    <w:p w14:paraId="6FFC4C59" w14:textId="77777777" w:rsidR="00254DBE" w:rsidRDefault="00254DBE" w:rsidP="00254DBE">
      <w:pPr>
        <w:widowControl w:val="0"/>
        <w:autoSpaceDE w:val="0"/>
        <w:autoSpaceDN w:val="0"/>
        <w:adjustRightInd w:val="0"/>
        <w:jc w:val="center"/>
        <w:rPr>
          <w:rFonts w:cs="Calibri"/>
          <w:b/>
          <w:sz w:val="22"/>
          <w:szCs w:val="22"/>
          <w:u w:val="single"/>
        </w:rPr>
      </w:pPr>
    </w:p>
    <w:p w14:paraId="3D09EF03" w14:textId="77777777" w:rsidR="00254DBE" w:rsidRPr="00254DBE" w:rsidRDefault="00254DBE" w:rsidP="00254DBE">
      <w:pPr>
        <w:widowControl w:val="0"/>
        <w:autoSpaceDE w:val="0"/>
        <w:autoSpaceDN w:val="0"/>
        <w:adjustRightInd w:val="0"/>
        <w:jc w:val="center"/>
        <w:rPr>
          <w:rFonts w:cs="Calibri"/>
          <w:b/>
          <w:sz w:val="22"/>
          <w:szCs w:val="22"/>
          <w:u w:val="single"/>
        </w:rPr>
      </w:pPr>
      <w:r w:rsidRPr="00254DBE">
        <w:rPr>
          <w:rFonts w:cs="Calibri"/>
          <w:b/>
          <w:sz w:val="22"/>
          <w:szCs w:val="22"/>
          <w:u w:val="single"/>
        </w:rPr>
        <w:t>KEY WORDS:</w:t>
      </w:r>
    </w:p>
    <w:p w14:paraId="41232985"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Creativity</w:t>
      </w:r>
    </w:p>
    <w:p w14:paraId="7CFCAE93"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Innovation</w:t>
      </w:r>
    </w:p>
    <w:p w14:paraId="04C246C0"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Culture</w:t>
      </w:r>
    </w:p>
    <w:p w14:paraId="2C20E547"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Decision-making / Discernment</w:t>
      </w:r>
    </w:p>
    <w:p w14:paraId="0508B11C"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Gender</w:t>
      </w:r>
    </w:p>
    <w:p w14:paraId="397F2A42"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Meaning and Mission</w:t>
      </w:r>
    </w:p>
    <w:p w14:paraId="5E84EA76"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Religion, faith and spirituality</w:t>
      </w:r>
    </w:p>
    <w:p w14:paraId="2C238B75"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Stewardship</w:t>
      </w:r>
    </w:p>
    <w:p w14:paraId="6AA9D221"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Transformation</w:t>
      </w:r>
    </w:p>
    <w:p w14:paraId="0FEF38E6"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B Corporation</w:t>
      </w:r>
    </w:p>
    <w:p w14:paraId="67667B29"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Sustainable organizations</w:t>
      </w:r>
    </w:p>
    <w:p w14:paraId="618FC928"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Holistic and integrative</w:t>
      </w:r>
    </w:p>
    <w:p w14:paraId="6424E7A2"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Human and organizational flourishing</w:t>
      </w:r>
    </w:p>
    <w:p w14:paraId="76D72577"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Meaning and mission</w:t>
      </w:r>
    </w:p>
    <w:p w14:paraId="36C52A7C"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Mindfulness</w:t>
      </w:r>
    </w:p>
    <w:p w14:paraId="44FBB262"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Purpose</w:t>
      </w:r>
    </w:p>
    <w:p w14:paraId="06F7438E"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Calling</w:t>
      </w:r>
    </w:p>
    <w:p w14:paraId="56E74BEB"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Sustainability</w:t>
      </w:r>
    </w:p>
    <w:p w14:paraId="02584C18"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Governance</w:t>
      </w:r>
    </w:p>
    <w:p w14:paraId="106BE068"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Consciousness</w:t>
      </w:r>
    </w:p>
    <w:p w14:paraId="158CA54B"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Contemplation and mindfulness</w:t>
      </w:r>
    </w:p>
    <w:p w14:paraId="4FADD881"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Empathy and compassion</w:t>
      </w:r>
    </w:p>
    <w:p w14:paraId="5B57B7C9"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Ethics</w:t>
      </w:r>
    </w:p>
    <w:p w14:paraId="4F327B93"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Self-awareness</w:t>
      </w:r>
    </w:p>
    <w:p w14:paraId="5EBBA346"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Transformation and/or transcendence</w:t>
      </w:r>
    </w:p>
    <w:p w14:paraId="5F738B58"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Values and virtues</w:t>
      </w:r>
    </w:p>
    <w:p w14:paraId="6EB5A3C8"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Classroom</w:t>
      </w:r>
    </w:p>
    <w:p w14:paraId="49591050"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Learning</w:t>
      </w:r>
    </w:p>
    <w:p w14:paraId="78D3B330"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Teaching and facilitation</w:t>
      </w:r>
    </w:p>
    <w:p w14:paraId="6C8E2861"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Knowledge and wisdom</w:t>
      </w:r>
    </w:p>
    <w:p w14:paraId="24AFF977"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Ontology</w:t>
      </w:r>
    </w:p>
    <w:p w14:paraId="0E02172F"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Presence</w:t>
      </w:r>
    </w:p>
    <w:p w14:paraId="01402E76"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Societal issues</w:t>
      </w:r>
    </w:p>
    <w:p w14:paraId="164303D1"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Development</w:t>
      </w:r>
    </w:p>
    <w:p w14:paraId="23F61D14"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Followers</w:t>
      </w:r>
    </w:p>
    <w:p w14:paraId="33C6576E"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Mentoring</w:t>
      </w:r>
    </w:p>
    <w:p w14:paraId="5B14D9E8"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Work-life balance</w:t>
      </w:r>
    </w:p>
    <w:p w14:paraId="49F891A7"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Stewardship</w:t>
      </w:r>
    </w:p>
    <w:p w14:paraId="5FF89945"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Discernment</w:t>
      </w:r>
    </w:p>
    <w:p w14:paraId="5F1CD198"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Innovation</w:t>
      </w:r>
    </w:p>
    <w:p w14:paraId="6FA192C7"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Failure</w:t>
      </w:r>
    </w:p>
    <w:p w14:paraId="2488BEFA"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Opportunities</w:t>
      </w:r>
    </w:p>
    <w:p w14:paraId="2D1338D7"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Performance</w:t>
      </w:r>
    </w:p>
    <w:p w14:paraId="55785689" w14:textId="77777777" w:rsidR="00254DBE" w:rsidRPr="00254DBE" w:rsidRDefault="00254DBE" w:rsidP="00254DBE">
      <w:pPr>
        <w:widowControl w:val="0"/>
        <w:autoSpaceDE w:val="0"/>
        <w:autoSpaceDN w:val="0"/>
        <w:adjustRightInd w:val="0"/>
        <w:rPr>
          <w:rFonts w:cs="Calibri"/>
          <w:sz w:val="22"/>
          <w:szCs w:val="22"/>
        </w:rPr>
      </w:pPr>
      <w:r w:rsidRPr="00254DBE">
        <w:rPr>
          <w:rFonts w:cs="Calibri"/>
          <w:sz w:val="22"/>
          <w:szCs w:val="22"/>
        </w:rPr>
        <w:t>Start-ups</w:t>
      </w:r>
    </w:p>
    <w:tbl>
      <w:tblPr>
        <w:tblW w:w="0" w:type="auto"/>
        <w:tblBorders>
          <w:top w:val="nil"/>
          <w:left w:val="nil"/>
          <w:right w:val="nil"/>
        </w:tblBorders>
        <w:tblLayout w:type="fixed"/>
        <w:tblLook w:val="0000" w:firstRow="0" w:lastRow="0" w:firstColumn="0" w:lastColumn="0" w:noHBand="0" w:noVBand="0"/>
      </w:tblPr>
      <w:tblGrid>
        <w:gridCol w:w="236"/>
      </w:tblGrid>
      <w:tr w:rsidR="00254DBE" w:rsidRPr="00254DBE" w14:paraId="0BE84434" w14:textId="77777777">
        <w:tc>
          <w:tcPr>
            <w:tcW w:w="80" w:type="dxa"/>
            <w:tcMar>
              <w:top w:w="20" w:type="nil"/>
              <w:left w:w="20" w:type="nil"/>
              <w:bottom w:w="20" w:type="nil"/>
              <w:right w:w="20" w:type="nil"/>
            </w:tcMar>
          </w:tcPr>
          <w:p w14:paraId="049CBC16" w14:textId="77777777" w:rsidR="00254DBE" w:rsidRPr="00254DBE" w:rsidRDefault="00254DBE">
            <w:pPr>
              <w:widowControl w:val="0"/>
              <w:autoSpaceDE w:val="0"/>
              <w:autoSpaceDN w:val="0"/>
              <w:adjustRightInd w:val="0"/>
              <w:rPr>
                <w:rFonts w:cs="Calibri"/>
                <w:sz w:val="22"/>
                <w:szCs w:val="22"/>
              </w:rPr>
            </w:pPr>
            <w:r w:rsidRPr="00254DBE">
              <w:rPr>
                <w:rFonts w:cs="Times New Roman"/>
                <w:sz w:val="22"/>
                <w:szCs w:val="22"/>
              </w:rPr>
              <w:lastRenderedPageBreak/>
              <w:t> </w:t>
            </w:r>
          </w:p>
        </w:tc>
      </w:tr>
    </w:tbl>
    <w:p w14:paraId="688D38CF" w14:textId="77777777" w:rsidR="00254DBE" w:rsidRDefault="00254DBE" w:rsidP="00254DBE">
      <w:pPr>
        <w:widowControl w:val="0"/>
        <w:autoSpaceDE w:val="0"/>
        <w:autoSpaceDN w:val="0"/>
        <w:adjustRightInd w:val="0"/>
        <w:rPr>
          <w:rFonts w:cs="Times New Roman"/>
          <w:bCs/>
          <w:sz w:val="22"/>
          <w:szCs w:val="22"/>
        </w:rPr>
      </w:pPr>
    </w:p>
    <w:p w14:paraId="0CC946B4" w14:textId="77777777" w:rsidR="00254DBE" w:rsidRDefault="00254DBE" w:rsidP="00254DBE">
      <w:pPr>
        <w:widowControl w:val="0"/>
        <w:autoSpaceDE w:val="0"/>
        <w:autoSpaceDN w:val="0"/>
        <w:adjustRightInd w:val="0"/>
        <w:jc w:val="center"/>
        <w:rPr>
          <w:rFonts w:cs="Calibri"/>
          <w:b/>
          <w:sz w:val="22"/>
          <w:szCs w:val="22"/>
          <w:u w:val="single"/>
        </w:rPr>
      </w:pPr>
    </w:p>
    <w:p w14:paraId="20AA1147" w14:textId="77777777" w:rsidR="00254DBE" w:rsidRPr="00254DBE" w:rsidRDefault="00254DBE" w:rsidP="00254DBE">
      <w:pPr>
        <w:widowControl w:val="0"/>
        <w:autoSpaceDE w:val="0"/>
        <w:autoSpaceDN w:val="0"/>
        <w:adjustRightInd w:val="0"/>
        <w:jc w:val="center"/>
        <w:rPr>
          <w:rFonts w:cs="Calibri"/>
          <w:b/>
          <w:sz w:val="22"/>
          <w:szCs w:val="22"/>
          <w:u w:val="single"/>
        </w:rPr>
      </w:pPr>
      <w:r>
        <w:rPr>
          <w:rFonts w:cs="Calibri"/>
          <w:b/>
          <w:sz w:val="22"/>
          <w:szCs w:val="22"/>
          <w:u w:val="single"/>
        </w:rPr>
        <w:t>THEMES</w:t>
      </w:r>
      <w:r w:rsidRPr="00254DBE">
        <w:rPr>
          <w:rFonts w:cs="Calibri"/>
          <w:b/>
          <w:sz w:val="22"/>
          <w:szCs w:val="22"/>
          <w:u w:val="single"/>
        </w:rPr>
        <w:t>:</w:t>
      </w:r>
    </w:p>
    <w:p w14:paraId="376598E0" w14:textId="77777777" w:rsidR="00254DBE" w:rsidRPr="00254DBE" w:rsidRDefault="00254DBE" w:rsidP="00254DBE">
      <w:pPr>
        <w:pStyle w:val="ListParagraph"/>
        <w:widowControl w:val="0"/>
        <w:numPr>
          <w:ilvl w:val="0"/>
          <w:numId w:val="1"/>
        </w:numPr>
        <w:autoSpaceDE w:val="0"/>
        <w:autoSpaceDN w:val="0"/>
        <w:adjustRightInd w:val="0"/>
        <w:spacing w:before="120"/>
        <w:rPr>
          <w:rFonts w:cs="Calibri"/>
          <w:sz w:val="22"/>
          <w:szCs w:val="22"/>
        </w:rPr>
      </w:pPr>
      <w:r w:rsidRPr="00254DBE">
        <w:rPr>
          <w:rFonts w:cs="Times New Roman"/>
          <w:bCs/>
          <w:sz w:val="22"/>
          <w:szCs w:val="22"/>
        </w:rPr>
        <w:t>Management issues related to spiritual, religious, interfaith organizations and religious pluralism</w:t>
      </w:r>
    </w:p>
    <w:p w14:paraId="4FA6992C" w14:textId="77777777" w:rsidR="00254DBE" w:rsidRPr="00254DBE" w:rsidRDefault="00254DBE" w:rsidP="00254DBE">
      <w:pPr>
        <w:pStyle w:val="ListParagraph"/>
        <w:widowControl w:val="0"/>
        <w:autoSpaceDE w:val="0"/>
        <w:autoSpaceDN w:val="0"/>
        <w:adjustRightInd w:val="0"/>
        <w:spacing w:before="120"/>
        <w:rPr>
          <w:rFonts w:cs="Calibri"/>
          <w:sz w:val="22"/>
          <w:szCs w:val="22"/>
        </w:rPr>
      </w:pPr>
    </w:p>
    <w:p w14:paraId="454F17FB" w14:textId="77777777" w:rsidR="00254DBE" w:rsidRPr="00254DBE" w:rsidRDefault="00254DBE" w:rsidP="00254DBE">
      <w:pPr>
        <w:pStyle w:val="ListParagraph"/>
        <w:widowControl w:val="0"/>
        <w:numPr>
          <w:ilvl w:val="0"/>
          <w:numId w:val="1"/>
        </w:numPr>
        <w:autoSpaceDE w:val="0"/>
        <w:autoSpaceDN w:val="0"/>
        <w:adjustRightInd w:val="0"/>
        <w:spacing w:before="240"/>
        <w:rPr>
          <w:rFonts w:cs="Calibri"/>
          <w:sz w:val="22"/>
          <w:szCs w:val="22"/>
        </w:rPr>
      </w:pPr>
      <w:r w:rsidRPr="00254DBE">
        <w:rPr>
          <w:rFonts w:cs="Times New Roman"/>
          <w:bCs/>
          <w:sz w:val="22"/>
          <w:szCs w:val="22"/>
        </w:rPr>
        <w:t>Spiritual and religious contributions to the transformation of governance structures and behaviors at all levels of society and organizations</w:t>
      </w:r>
    </w:p>
    <w:p w14:paraId="0657E0B6" w14:textId="77777777" w:rsidR="00254DBE" w:rsidRDefault="00254DBE" w:rsidP="00254DBE">
      <w:pPr>
        <w:pStyle w:val="ListParagraph"/>
        <w:widowControl w:val="0"/>
        <w:autoSpaceDE w:val="0"/>
        <w:autoSpaceDN w:val="0"/>
        <w:adjustRightInd w:val="0"/>
        <w:spacing w:before="240"/>
        <w:rPr>
          <w:rFonts w:cs="Calibri"/>
          <w:sz w:val="22"/>
          <w:szCs w:val="22"/>
        </w:rPr>
      </w:pPr>
    </w:p>
    <w:p w14:paraId="74546880" w14:textId="77777777" w:rsidR="00254DBE" w:rsidRPr="00254DBE" w:rsidRDefault="00254DBE" w:rsidP="00254DBE">
      <w:pPr>
        <w:pStyle w:val="ListParagraph"/>
        <w:widowControl w:val="0"/>
        <w:numPr>
          <w:ilvl w:val="0"/>
          <w:numId w:val="1"/>
        </w:numPr>
        <w:autoSpaceDE w:val="0"/>
        <w:autoSpaceDN w:val="0"/>
        <w:adjustRightInd w:val="0"/>
        <w:spacing w:before="240"/>
        <w:rPr>
          <w:rFonts w:cs="Calibri"/>
          <w:sz w:val="22"/>
          <w:szCs w:val="22"/>
        </w:rPr>
      </w:pPr>
      <w:r w:rsidRPr="00254DBE">
        <w:rPr>
          <w:rFonts w:cs="Calibri"/>
          <w:sz w:val="22"/>
          <w:szCs w:val="22"/>
        </w:rPr>
        <w:t>Virtue Ethics and values-based contributions to organizational management, governance and making organizations meaningful.</w:t>
      </w:r>
    </w:p>
    <w:p w14:paraId="6539F427" w14:textId="77777777" w:rsidR="00254DBE" w:rsidRDefault="00254DBE" w:rsidP="00254DBE">
      <w:pPr>
        <w:pStyle w:val="ListParagraph"/>
        <w:widowControl w:val="0"/>
        <w:autoSpaceDE w:val="0"/>
        <w:autoSpaceDN w:val="0"/>
        <w:adjustRightInd w:val="0"/>
        <w:spacing w:before="240"/>
        <w:rPr>
          <w:rFonts w:cs="Calibri"/>
          <w:sz w:val="22"/>
          <w:szCs w:val="22"/>
        </w:rPr>
      </w:pPr>
    </w:p>
    <w:p w14:paraId="7B586D88" w14:textId="77777777" w:rsidR="00254DBE" w:rsidRPr="00254DBE" w:rsidRDefault="00254DBE" w:rsidP="00254DBE">
      <w:pPr>
        <w:pStyle w:val="ListParagraph"/>
        <w:widowControl w:val="0"/>
        <w:numPr>
          <w:ilvl w:val="0"/>
          <w:numId w:val="1"/>
        </w:numPr>
        <w:autoSpaceDE w:val="0"/>
        <w:autoSpaceDN w:val="0"/>
        <w:adjustRightInd w:val="0"/>
        <w:spacing w:before="240"/>
        <w:rPr>
          <w:rFonts w:cs="Calibri"/>
          <w:sz w:val="22"/>
          <w:szCs w:val="22"/>
        </w:rPr>
      </w:pPr>
      <w:r w:rsidRPr="00254DBE">
        <w:rPr>
          <w:rFonts w:cs="Calibri"/>
          <w:sz w:val="22"/>
          <w:szCs w:val="22"/>
        </w:rPr>
        <w:t>Spiritual and religious contributions to global sustainability</w:t>
      </w:r>
    </w:p>
    <w:p w14:paraId="0A6EF3CB" w14:textId="77777777" w:rsidR="00254DBE" w:rsidRDefault="00254DBE" w:rsidP="00254DBE">
      <w:pPr>
        <w:pStyle w:val="ListParagraph"/>
        <w:widowControl w:val="0"/>
        <w:autoSpaceDE w:val="0"/>
        <w:autoSpaceDN w:val="0"/>
        <w:adjustRightInd w:val="0"/>
        <w:spacing w:before="240"/>
        <w:rPr>
          <w:rFonts w:cs="Calibri"/>
          <w:sz w:val="22"/>
          <w:szCs w:val="22"/>
        </w:rPr>
      </w:pPr>
    </w:p>
    <w:p w14:paraId="5D8B701C" w14:textId="77777777" w:rsidR="00254DBE" w:rsidRPr="00254DBE" w:rsidRDefault="00254DBE" w:rsidP="00254DBE">
      <w:pPr>
        <w:pStyle w:val="ListParagraph"/>
        <w:widowControl w:val="0"/>
        <w:numPr>
          <w:ilvl w:val="0"/>
          <w:numId w:val="1"/>
        </w:numPr>
        <w:autoSpaceDE w:val="0"/>
        <w:autoSpaceDN w:val="0"/>
        <w:adjustRightInd w:val="0"/>
        <w:spacing w:before="240"/>
        <w:rPr>
          <w:rFonts w:cs="Calibri"/>
          <w:sz w:val="22"/>
          <w:szCs w:val="22"/>
        </w:rPr>
      </w:pPr>
      <w:r w:rsidRPr="00254DBE">
        <w:rPr>
          <w:rFonts w:cs="Calibri"/>
          <w:sz w:val="22"/>
          <w:szCs w:val="22"/>
        </w:rPr>
        <w:t>Pedagogical issues for spirituality and religion</w:t>
      </w:r>
    </w:p>
    <w:p w14:paraId="4958D94F" w14:textId="77777777" w:rsidR="00254DBE" w:rsidRDefault="00254DBE" w:rsidP="00254DBE">
      <w:pPr>
        <w:pStyle w:val="ListParagraph"/>
        <w:widowControl w:val="0"/>
        <w:autoSpaceDE w:val="0"/>
        <w:autoSpaceDN w:val="0"/>
        <w:adjustRightInd w:val="0"/>
        <w:spacing w:before="240"/>
        <w:rPr>
          <w:rFonts w:cs="Calibri"/>
          <w:sz w:val="22"/>
          <w:szCs w:val="22"/>
        </w:rPr>
      </w:pPr>
    </w:p>
    <w:p w14:paraId="70957E31" w14:textId="77777777" w:rsidR="00254DBE" w:rsidRPr="00254DBE" w:rsidRDefault="00254DBE" w:rsidP="00254DBE">
      <w:pPr>
        <w:pStyle w:val="ListParagraph"/>
        <w:widowControl w:val="0"/>
        <w:numPr>
          <w:ilvl w:val="0"/>
          <w:numId w:val="1"/>
        </w:numPr>
        <w:autoSpaceDE w:val="0"/>
        <w:autoSpaceDN w:val="0"/>
        <w:adjustRightInd w:val="0"/>
        <w:spacing w:before="240"/>
        <w:rPr>
          <w:rFonts w:cs="Calibri"/>
          <w:sz w:val="22"/>
          <w:szCs w:val="22"/>
        </w:rPr>
      </w:pPr>
      <w:r w:rsidRPr="00254DBE">
        <w:rPr>
          <w:rFonts w:cs="Calibri"/>
          <w:sz w:val="22"/>
          <w:szCs w:val="22"/>
        </w:rPr>
        <w:t>Creative application of spiritual and religious leadership in work, life and organizational systems</w:t>
      </w:r>
    </w:p>
    <w:p w14:paraId="32171D7B" w14:textId="77777777" w:rsidR="00254DBE" w:rsidRPr="00254DBE" w:rsidRDefault="00254DBE" w:rsidP="00254DBE">
      <w:pPr>
        <w:pStyle w:val="ListParagraph"/>
        <w:widowControl w:val="0"/>
        <w:autoSpaceDE w:val="0"/>
        <w:autoSpaceDN w:val="0"/>
        <w:adjustRightInd w:val="0"/>
        <w:spacing w:before="240"/>
        <w:rPr>
          <w:rFonts w:cs="Calibri"/>
          <w:sz w:val="22"/>
          <w:szCs w:val="22"/>
        </w:rPr>
      </w:pPr>
    </w:p>
    <w:p w14:paraId="3BD2BEF1" w14:textId="77777777" w:rsidR="00254DBE" w:rsidRPr="00254DBE" w:rsidRDefault="00254DBE" w:rsidP="00254DBE">
      <w:pPr>
        <w:pStyle w:val="ListParagraph"/>
        <w:widowControl w:val="0"/>
        <w:numPr>
          <w:ilvl w:val="0"/>
          <w:numId w:val="1"/>
        </w:numPr>
        <w:autoSpaceDE w:val="0"/>
        <w:autoSpaceDN w:val="0"/>
        <w:adjustRightInd w:val="0"/>
        <w:spacing w:before="240"/>
        <w:rPr>
          <w:rFonts w:cs="Calibri"/>
          <w:sz w:val="22"/>
          <w:szCs w:val="22"/>
        </w:rPr>
      </w:pPr>
      <w:r w:rsidRPr="00254DBE">
        <w:rPr>
          <w:rFonts w:cs="Times New Roman"/>
          <w:bCs/>
          <w:sz w:val="22"/>
          <w:szCs w:val="22"/>
        </w:rPr>
        <w:t>Development and growth of spiritual and religious entrepreneurship, discernment, creativity, research methods and innovative decision-making</w:t>
      </w:r>
    </w:p>
    <w:p w14:paraId="1EF3F36D" w14:textId="77777777" w:rsidR="00254DBE" w:rsidRPr="00254DBE" w:rsidRDefault="00254DBE" w:rsidP="00254DBE">
      <w:pPr>
        <w:pStyle w:val="ListParagraph"/>
        <w:widowControl w:val="0"/>
        <w:autoSpaceDE w:val="0"/>
        <w:autoSpaceDN w:val="0"/>
        <w:adjustRightInd w:val="0"/>
        <w:spacing w:before="240"/>
        <w:rPr>
          <w:rFonts w:cs="Calibri"/>
          <w:sz w:val="22"/>
          <w:szCs w:val="22"/>
        </w:rPr>
      </w:pPr>
    </w:p>
    <w:p w14:paraId="0FCE6834" w14:textId="77777777" w:rsidR="00254DBE" w:rsidRPr="00254DBE" w:rsidRDefault="00254DBE" w:rsidP="00254DBE">
      <w:pPr>
        <w:pStyle w:val="ListParagraph"/>
        <w:widowControl w:val="0"/>
        <w:numPr>
          <w:ilvl w:val="0"/>
          <w:numId w:val="1"/>
        </w:numPr>
        <w:autoSpaceDE w:val="0"/>
        <w:autoSpaceDN w:val="0"/>
        <w:adjustRightInd w:val="0"/>
        <w:spacing w:before="240"/>
        <w:rPr>
          <w:rFonts w:cs="Calibri"/>
          <w:sz w:val="22"/>
          <w:szCs w:val="22"/>
        </w:rPr>
      </w:pPr>
      <w:r w:rsidRPr="00254DBE">
        <w:rPr>
          <w:rFonts w:cs="Times New Roman"/>
          <w:bCs/>
          <w:sz w:val="22"/>
          <w:szCs w:val="22"/>
        </w:rPr>
        <w:t>Creative applications of spiritual and religious</w:t>
      </w:r>
    </w:p>
    <w:p w14:paraId="7C8050EE" w14:textId="77777777" w:rsidR="00254DBE" w:rsidRDefault="00254DBE" w:rsidP="00254DBE">
      <w:pPr>
        <w:pStyle w:val="ListParagraph"/>
        <w:widowControl w:val="0"/>
        <w:autoSpaceDE w:val="0"/>
        <w:autoSpaceDN w:val="0"/>
        <w:adjustRightInd w:val="0"/>
        <w:spacing w:before="240"/>
        <w:rPr>
          <w:rFonts w:cs="Times New Roman"/>
          <w:bCs/>
          <w:sz w:val="22"/>
          <w:szCs w:val="22"/>
        </w:rPr>
      </w:pPr>
    </w:p>
    <w:p w14:paraId="61ADA395" w14:textId="77777777" w:rsidR="00254DBE" w:rsidRPr="00254DBE" w:rsidRDefault="00254DBE" w:rsidP="00254DBE">
      <w:pPr>
        <w:pStyle w:val="ListParagraph"/>
        <w:widowControl w:val="0"/>
        <w:numPr>
          <w:ilvl w:val="0"/>
          <w:numId w:val="1"/>
        </w:numPr>
        <w:autoSpaceDE w:val="0"/>
        <w:autoSpaceDN w:val="0"/>
        <w:adjustRightInd w:val="0"/>
        <w:spacing w:before="240"/>
        <w:rPr>
          <w:rFonts w:cs="Times New Roman"/>
          <w:bCs/>
          <w:sz w:val="22"/>
          <w:szCs w:val="22"/>
        </w:rPr>
      </w:pPr>
      <w:r>
        <w:rPr>
          <w:rFonts w:cs="Times New Roman"/>
          <w:bCs/>
          <w:sz w:val="22"/>
          <w:szCs w:val="22"/>
        </w:rPr>
        <w:t>L</w:t>
      </w:r>
      <w:r w:rsidRPr="00254DBE">
        <w:rPr>
          <w:rFonts w:cs="Times New Roman"/>
          <w:bCs/>
          <w:sz w:val="22"/>
          <w:szCs w:val="22"/>
        </w:rPr>
        <w:t>eadership in work, life and organizational systems</w:t>
      </w:r>
    </w:p>
    <w:p w14:paraId="5D698556" w14:textId="77777777" w:rsidR="00254DBE" w:rsidRPr="00254DBE" w:rsidRDefault="00254DBE" w:rsidP="00254DBE">
      <w:pPr>
        <w:pStyle w:val="ListParagraph"/>
        <w:widowControl w:val="0"/>
        <w:autoSpaceDE w:val="0"/>
        <w:autoSpaceDN w:val="0"/>
        <w:adjustRightInd w:val="0"/>
        <w:spacing w:before="240"/>
        <w:rPr>
          <w:rFonts w:cs="Calibri"/>
          <w:sz w:val="22"/>
          <w:szCs w:val="22"/>
        </w:rPr>
      </w:pPr>
    </w:p>
    <w:p w14:paraId="342D17E6" w14:textId="77777777" w:rsidR="00254DBE" w:rsidRPr="00254DBE" w:rsidRDefault="00254DBE" w:rsidP="00254DBE">
      <w:pPr>
        <w:pStyle w:val="ListParagraph"/>
        <w:widowControl w:val="0"/>
        <w:numPr>
          <w:ilvl w:val="0"/>
          <w:numId w:val="1"/>
        </w:numPr>
        <w:autoSpaceDE w:val="0"/>
        <w:autoSpaceDN w:val="0"/>
        <w:adjustRightInd w:val="0"/>
        <w:spacing w:before="240"/>
        <w:rPr>
          <w:rFonts w:cs="Calibri"/>
          <w:sz w:val="22"/>
          <w:szCs w:val="22"/>
        </w:rPr>
      </w:pPr>
      <w:r w:rsidRPr="00254DBE">
        <w:rPr>
          <w:rFonts w:cs="Times New Roman"/>
          <w:bCs/>
          <w:sz w:val="22"/>
          <w:szCs w:val="22"/>
        </w:rPr>
        <w:t>Metaphysical approaches to spirituality, religion and leadership development</w:t>
      </w:r>
    </w:p>
    <w:p w14:paraId="40FA9C5C" w14:textId="77777777" w:rsidR="00DF41AA" w:rsidRPr="00254DBE" w:rsidRDefault="00DF41AA">
      <w:pPr>
        <w:rPr>
          <w:sz w:val="22"/>
          <w:szCs w:val="22"/>
        </w:rPr>
      </w:pPr>
    </w:p>
    <w:sectPr w:rsidR="00DF41AA" w:rsidRPr="00254DBE" w:rsidSect="00254DBE">
      <w:type w:val="continuous"/>
      <w:pgSz w:w="12240" w:h="15840"/>
      <w:pgMar w:top="1440" w:right="1800" w:bottom="1440" w:left="180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B6772" w14:textId="77777777" w:rsidR="00254DBE" w:rsidRDefault="00254DBE" w:rsidP="00254DBE">
      <w:r>
        <w:separator/>
      </w:r>
    </w:p>
  </w:endnote>
  <w:endnote w:type="continuationSeparator" w:id="0">
    <w:p w14:paraId="6ABEBA80" w14:textId="77777777" w:rsidR="00254DBE" w:rsidRDefault="00254DBE" w:rsidP="00254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5762F" w14:textId="77777777" w:rsidR="00254DBE" w:rsidRDefault="00254DBE" w:rsidP="00254DBE">
      <w:r>
        <w:separator/>
      </w:r>
    </w:p>
  </w:footnote>
  <w:footnote w:type="continuationSeparator" w:id="0">
    <w:p w14:paraId="6831CC88" w14:textId="77777777" w:rsidR="00254DBE" w:rsidRDefault="00254DBE" w:rsidP="00254D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FAF55" w14:textId="77777777" w:rsidR="00254DBE" w:rsidRDefault="00254DBE" w:rsidP="00254DBE">
    <w:pPr>
      <w:pStyle w:val="Header"/>
      <w:jc w:val="center"/>
    </w:pPr>
  </w:p>
  <w:p w14:paraId="6ED617CF" w14:textId="77777777" w:rsidR="00254DBE" w:rsidRDefault="00254DBE" w:rsidP="00254DBE">
    <w:pPr>
      <w:pStyle w:val="Header"/>
      <w:jc w:val="center"/>
    </w:pPr>
    <w:r>
      <w:t>Management Spirituality and Religion Interest Group</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34A8D" w14:textId="77777777" w:rsidR="00254DBE" w:rsidRDefault="00254DBE" w:rsidP="00254DBE">
    <w:pPr>
      <w:pStyle w:val="Header"/>
      <w:jc w:val="center"/>
    </w:pPr>
  </w:p>
  <w:p w14:paraId="3F5FCB9B" w14:textId="77777777" w:rsidR="00254DBE" w:rsidRDefault="00254DBE" w:rsidP="00254DBE">
    <w:pPr>
      <w:pStyle w:val="Header"/>
      <w:jc w:val="center"/>
    </w:pPr>
    <w:r>
      <w:t>Management Spirituality and Religion Interest Group</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14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A0F6303"/>
    <w:multiLevelType w:val="hybridMultilevel"/>
    <w:tmpl w:val="8836E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BE"/>
    <w:rsid w:val="001D49F2"/>
    <w:rsid w:val="00254DBE"/>
    <w:rsid w:val="006742D5"/>
    <w:rsid w:val="008F2341"/>
    <w:rsid w:val="009004A8"/>
    <w:rsid w:val="00A71A58"/>
    <w:rsid w:val="00C47A1A"/>
    <w:rsid w:val="00DF4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2533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DBE"/>
    <w:pPr>
      <w:tabs>
        <w:tab w:val="center" w:pos="4320"/>
        <w:tab w:val="right" w:pos="8640"/>
      </w:tabs>
    </w:pPr>
  </w:style>
  <w:style w:type="character" w:customStyle="1" w:styleId="HeaderChar">
    <w:name w:val="Header Char"/>
    <w:basedOn w:val="DefaultParagraphFont"/>
    <w:link w:val="Header"/>
    <w:uiPriority w:val="99"/>
    <w:rsid w:val="00254DBE"/>
  </w:style>
  <w:style w:type="paragraph" w:styleId="Footer">
    <w:name w:val="footer"/>
    <w:basedOn w:val="Normal"/>
    <w:link w:val="FooterChar"/>
    <w:uiPriority w:val="99"/>
    <w:unhideWhenUsed/>
    <w:rsid w:val="00254DBE"/>
    <w:pPr>
      <w:tabs>
        <w:tab w:val="center" w:pos="4320"/>
        <w:tab w:val="right" w:pos="8640"/>
      </w:tabs>
    </w:pPr>
  </w:style>
  <w:style w:type="character" w:customStyle="1" w:styleId="FooterChar">
    <w:name w:val="Footer Char"/>
    <w:basedOn w:val="DefaultParagraphFont"/>
    <w:link w:val="Footer"/>
    <w:uiPriority w:val="99"/>
    <w:rsid w:val="00254DBE"/>
  </w:style>
  <w:style w:type="paragraph" w:styleId="ListParagraph">
    <w:name w:val="List Paragraph"/>
    <w:basedOn w:val="Normal"/>
    <w:uiPriority w:val="34"/>
    <w:qFormat/>
    <w:rsid w:val="00254DBE"/>
    <w:pPr>
      <w:ind w:left="720"/>
      <w:contextualSpacing/>
    </w:pPr>
  </w:style>
  <w:style w:type="paragraph" w:styleId="BalloonText">
    <w:name w:val="Balloon Text"/>
    <w:basedOn w:val="Normal"/>
    <w:link w:val="BalloonTextChar"/>
    <w:uiPriority w:val="99"/>
    <w:semiHidden/>
    <w:unhideWhenUsed/>
    <w:rsid w:val="00254D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4DB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DBE"/>
    <w:pPr>
      <w:tabs>
        <w:tab w:val="center" w:pos="4320"/>
        <w:tab w:val="right" w:pos="8640"/>
      </w:tabs>
    </w:pPr>
  </w:style>
  <w:style w:type="character" w:customStyle="1" w:styleId="HeaderChar">
    <w:name w:val="Header Char"/>
    <w:basedOn w:val="DefaultParagraphFont"/>
    <w:link w:val="Header"/>
    <w:uiPriority w:val="99"/>
    <w:rsid w:val="00254DBE"/>
  </w:style>
  <w:style w:type="paragraph" w:styleId="Footer">
    <w:name w:val="footer"/>
    <w:basedOn w:val="Normal"/>
    <w:link w:val="FooterChar"/>
    <w:uiPriority w:val="99"/>
    <w:unhideWhenUsed/>
    <w:rsid w:val="00254DBE"/>
    <w:pPr>
      <w:tabs>
        <w:tab w:val="center" w:pos="4320"/>
        <w:tab w:val="right" w:pos="8640"/>
      </w:tabs>
    </w:pPr>
  </w:style>
  <w:style w:type="character" w:customStyle="1" w:styleId="FooterChar">
    <w:name w:val="Footer Char"/>
    <w:basedOn w:val="DefaultParagraphFont"/>
    <w:link w:val="Footer"/>
    <w:uiPriority w:val="99"/>
    <w:rsid w:val="00254DBE"/>
  </w:style>
  <w:style w:type="paragraph" w:styleId="ListParagraph">
    <w:name w:val="List Paragraph"/>
    <w:basedOn w:val="Normal"/>
    <w:uiPriority w:val="34"/>
    <w:qFormat/>
    <w:rsid w:val="00254DBE"/>
    <w:pPr>
      <w:ind w:left="720"/>
      <w:contextualSpacing/>
    </w:pPr>
  </w:style>
  <w:style w:type="paragraph" w:styleId="BalloonText">
    <w:name w:val="Balloon Text"/>
    <w:basedOn w:val="Normal"/>
    <w:link w:val="BalloonTextChar"/>
    <w:uiPriority w:val="99"/>
    <w:semiHidden/>
    <w:unhideWhenUsed/>
    <w:rsid w:val="00254D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4D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aom.org/About-AOM/History.aspx" TargetMode="External"/><Relationship Id="rId9" Type="http://schemas.openxmlformats.org/officeDocument/2006/relationships/header" Target="header1.xml"/><Relationship Id="rId10"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616</Words>
  <Characters>3515</Characters>
  <Application>Microsoft Macintosh Word</Application>
  <DocSecurity>0</DocSecurity>
  <Lines>29</Lines>
  <Paragraphs>8</Paragraphs>
  <ScaleCrop>false</ScaleCrop>
  <Company>Western New England University</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cso wne</dc:creator>
  <cp:keywords/>
  <dc:description/>
  <cp:lastModifiedBy>Stacie Chappell</cp:lastModifiedBy>
  <cp:revision>4</cp:revision>
  <cp:lastPrinted>2015-12-10T17:26:00Z</cp:lastPrinted>
  <dcterms:created xsi:type="dcterms:W3CDTF">2015-12-13T21:59:00Z</dcterms:created>
  <dcterms:modified xsi:type="dcterms:W3CDTF">2016-08-07T22:54:00Z</dcterms:modified>
</cp:coreProperties>
</file>